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886F" w14:textId="77777777" w:rsidR="00127D23" w:rsidRPr="00127D23" w:rsidRDefault="00127D23" w:rsidP="00127D23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127D23">
        <w:rPr>
          <w:rFonts w:ascii="Garamond" w:hAnsi="Garamond"/>
          <w:b/>
          <w:bCs/>
          <w:sz w:val="28"/>
          <w:szCs w:val="28"/>
        </w:rPr>
        <w:t>ANGELO CRESPI</w:t>
      </w:r>
    </w:p>
    <w:p w14:paraId="0D1EAFD4" w14:textId="45353D30" w:rsidR="00127D23" w:rsidRPr="00127D23" w:rsidRDefault="00127D23" w:rsidP="00127D23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127D23">
        <w:rPr>
          <w:rFonts w:ascii="Garamond" w:hAnsi="Garamond"/>
          <w:b/>
          <w:bCs/>
          <w:i/>
          <w:iCs/>
          <w:sz w:val="28"/>
          <w:szCs w:val="28"/>
        </w:rPr>
        <w:t>Direttore Generale Pinacoteca di Brera, Palazzo Citterio, Biblioteca Nazionale Braidense</w:t>
      </w:r>
    </w:p>
    <w:p w14:paraId="13D72DF5" w14:textId="77777777" w:rsidR="00127D23" w:rsidRDefault="00127D23" w:rsidP="00127D23">
      <w:pPr>
        <w:jc w:val="both"/>
        <w:rPr>
          <w:rFonts w:ascii="Garamond" w:hAnsi="Garamond"/>
        </w:rPr>
      </w:pPr>
    </w:p>
    <w:p w14:paraId="1C5C3B02" w14:textId="26793AF2" w:rsidR="00127D23" w:rsidRPr="00127D23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Il riallestimento dell’ingresso alla Pinacoteca risolve in modo magnifico un luogo che ha avuto negli anni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numerose destinazioni: da galleria per mostre temporanee, a introduzione alla visita, a semplice disimpegno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per funzioni accessorie al museo.</w:t>
      </w:r>
    </w:p>
    <w:p w14:paraId="08BE9BE1" w14:textId="1C9CCB80" w:rsidR="00127D23" w:rsidRPr="00127D23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La scelta – in virtù della già risalente collocazione del gesso di Napoleone nell’ampio spazio della prima sala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napoleonica che accentua in modo monumentale il lungo cannocchiale d’ingresso – si è concentrata innanzitutto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su Canova, potendo contare sul generoso prestito a lunga scadenza di Banca Ifis che ha messo a disposizione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della Pinacoteca di Brera 12 teste in gesso dello scultore veneto di esemplare significanza.</w:t>
      </w:r>
    </w:p>
    <w:p w14:paraId="4DBFE791" w14:textId="55609B81" w:rsidR="00127D23" w:rsidRPr="00127D23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Questa teoria di busti ha inoltre permesso di esporre, al centro, il marmo della Vestale di Canova, dando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corso all’idea del nuovo “Dipartimento di scultura e arti decorative” di ricollocare nel percorso museale anche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le sculture della nostra collezione, espunte per ragioni museografiche fin dal 1902 e depositate in altri istituti.</w:t>
      </w:r>
    </w:p>
    <w:p w14:paraId="7FAF470C" w14:textId="4AD57576" w:rsidR="00127D23" w:rsidRPr="00127D23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Un percorso che si completerà successivamente potendo contare sulla preziosa collaborazione con i musei civici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di Milano e immaginando un rapporto ancora più stretto con l’Accademia di Brera, specie in vista, nel 2026,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dei 250 anni dalla sua fondazione.</w:t>
      </w:r>
    </w:p>
    <w:p w14:paraId="08443888" w14:textId="6414E660" w:rsidR="00127D23" w:rsidRPr="00127D23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A contraltare di Canova si è deciso, ed è un altro ritorno, di allestire la cosiddetta “pinacoteca viaggiante” della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collezione di Giovanni Battista Sommariva recentemente in mostra a Villa Carlotta sul lago di Como: una serie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di miniature dei capolavori appartenenti al nobiluomo milanese che visse con la propria collezione un “viscerale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rapporto di amore possessivo e compiacimento estetico” tale da fargli commissionare i curiosi smalti su rame.</w:t>
      </w:r>
    </w:p>
    <w:p w14:paraId="66D8BA1E" w14:textId="529A9B28" w:rsidR="009A42B0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L’idea è di rendere omaggio al Neoclassicismo, lo stile sotto la cui egida si fondò Brera, preconizzato dai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grandi illuministi milanesi celebrati nel pantheon del nostro loggiato, e realizzato da quel manipolo di straordinari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artisti che ne alimentarono le mura: Andrea Appiani, Giuseppe Bossi, Antonio Canova. Il Neoclassicismo</w:t>
      </w:r>
      <w:r>
        <w:rPr>
          <w:rFonts w:ascii="Garamond" w:hAnsi="Garamond"/>
        </w:rPr>
        <w:t xml:space="preserve"> </w:t>
      </w:r>
      <w:r w:rsidRPr="00127D23">
        <w:rPr>
          <w:rFonts w:ascii="Garamond" w:hAnsi="Garamond"/>
        </w:rPr>
        <w:t>che riportò in auge la “nobile semplicità e quieta grandezza”, nella icastica formula di Winckelmann, a rappresentare forse in modo definitivo l’ideale assoluto di bellezza.</w:t>
      </w:r>
    </w:p>
    <w:p w14:paraId="04948FEC" w14:textId="77777777" w:rsidR="00127D23" w:rsidRPr="00127D23" w:rsidRDefault="00127D23" w:rsidP="00127D23">
      <w:pPr>
        <w:spacing w:after="0"/>
        <w:jc w:val="both"/>
        <w:rPr>
          <w:rFonts w:ascii="Garamond" w:hAnsi="Garamond"/>
        </w:rPr>
      </w:pPr>
    </w:p>
    <w:p w14:paraId="2C60299A" w14:textId="73F2752C" w:rsidR="00127D23" w:rsidRPr="00127D23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Milano, 15 maggio 2025</w:t>
      </w:r>
    </w:p>
    <w:sectPr w:rsidR="00127D23" w:rsidRPr="00127D23" w:rsidSect="00127D23">
      <w:headerReference w:type="default" r:id="rId9"/>
      <w:headerReference w:type="first" r:id="rId10"/>
      <w:footerReference w:type="first" r:id="rId11"/>
      <w:pgSz w:w="11900" w:h="16840"/>
      <w:pgMar w:top="2410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5358" w14:textId="77777777" w:rsidR="002868B8" w:rsidRDefault="002868B8">
      <w:pPr>
        <w:spacing w:after="0" w:line="240" w:lineRule="auto"/>
      </w:pPr>
      <w:r>
        <w:separator/>
      </w:r>
    </w:p>
  </w:endnote>
  <w:endnote w:type="continuationSeparator" w:id="0">
    <w:p w14:paraId="70BCF91A" w14:textId="77777777" w:rsidR="002868B8" w:rsidRDefault="002868B8">
      <w:pPr>
        <w:spacing w:after="0" w:line="240" w:lineRule="auto"/>
      </w:pPr>
      <w:r>
        <w:continuationSeparator/>
      </w:r>
    </w:p>
  </w:endnote>
  <w:endnote w:type="continuationNotice" w:id="1">
    <w:p w14:paraId="4241BB0E" w14:textId="77777777" w:rsidR="002868B8" w:rsidRDefault="002868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Sylfae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4C0E" w14:textId="30DF017C" w:rsidR="000B6EDA" w:rsidRDefault="00E10FEE">
    <w:pPr>
      <w:pStyle w:val="Pidipagina"/>
      <w:tabs>
        <w:tab w:val="clear" w:pos="9638"/>
        <w:tab w:val="right" w:pos="6777"/>
      </w:tabs>
    </w:pPr>
    <w:r>
      <w:rPr>
        <w:noProof/>
      </w:rPr>
      <w:drawing>
        <wp:anchor distT="0" distB="0" distL="114300" distR="114300" simplePos="0" relativeHeight="251659267" behindDoc="0" locked="0" layoutInCell="1" allowOverlap="1" wp14:anchorId="1D2D6936" wp14:editId="0245650B">
          <wp:simplePos x="0" y="0"/>
          <wp:positionH relativeFrom="margin">
            <wp:posOffset>-1665152</wp:posOffset>
          </wp:positionH>
          <wp:positionV relativeFrom="margin">
            <wp:posOffset>7130142</wp:posOffset>
          </wp:positionV>
          <wp:extent cx="716280" cy="327025"/>
          <wp:effectExtent l="0" t="0" r="7620" b="0"/>
          <wp:wrapSquare wrapText="bothSides"/>
          <wp:docPr id="882525796" name="Immagine 1" descr="Immagine che contiene Carattere, Elementi grafici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25796" name="Immagine 1" descr="Immagine che contiene Carattere, Elementi grafici, logo, simbolo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280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C606" w14:textId="77777777" w:rsidR="002868B8" w:rsidRDefault="002868B8">
      <w:pPr>
        <w:spacing w:after="0" w:line="240" w:lineRule="auto"/>
      </w:pPr>
      <w:r>
        <w:separator/>
      </w:r>
    </w:p>
  </w:footnote>
  <w:footnote w:type="continuationSeparator" w:id="0">
    <w:p w14:paraId="538025C0" w14:textId="77777777" w:rsidR="002868B8" w:rsidRDefault="002868B8">
      <w:pPr>
        <w:spacing w:after="0" w:line="240" w:lineRule="auto"/>
      </w:pPr>
      <w:r>
        <w:continuationSeparator/>
      </w:r>
    </w:p>
  </w:footnote>
  <w:footnote w:type="continuationNotice" w:id="1">
    <w:p w14:paraId="6D823A3F" w14:textId="77777777" w:rsidR="002868B8" w:rsidRDefault="002868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607795934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C2F2" w14:textId="64BC8FA1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4DCFD44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917254547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465349051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proofErr w:type="gramStart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28  |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E10FEE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 w:rsidR="009A42B0"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proofErr w:type="gramStart"/>
                    <w:r>
                      <w:rPr>
                        <w:rFonts w:ascii="Arial" w:hAnsi="Arial"/>
                        <w:sz w:val="15"/>
                        <w:szCs w:val="15"/>
                      </w:rPr>
                      <w:t>28  |</w:t>
                    </w:r>
                    <w:proofErr w:type="gramEnd"/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127D23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 w:rsidR="009A42B0"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B6EDA"/>
    <w:rsid w:val="000D195A"/>
    <w:rsid w:val="000D5642"/>
    <w:rsid w:val="00127D23"/>
    <w:rsid w:val="001F15E3"/>
    <w:rsid w:val="001F70CD"/>
    <w:rsid w:val="00217728"/>
    <w:rsid w:val="00281D35"/>
    <w:rsid w:val="002868B8"/>
    <w:rsid w:val="003E4748"/>
    <w:rsid w:val="0045452A"/>
    <w:rsid w:val="004957DC"/>
    <w:rsid w:val="004F69BC"/>
    <w:rsid w:val="00506A8B"/>
    <w:rsid w:val="00512FCC"/>
    <w:rsid w:val="005E67BD"/>
    <w:rsid w:val="00625B34"/>
    <w:rsid w:val="006802B6"/>
    <w:rsid w:val="0069719F"/>
    <w:rsid w:val="00712C50"/>
    <w:rsid w:val="00755036"/>
    <w:rsid w:val="00772B79"/>
    <w:rsid w:val="007B7321"/>
    <w:rsid w:val="00843937"/>
    <w:rsid w:val="008A7871"/>
    <w:rsid w:val="008E1992"/>
    <w:rsid w:val="009A42B0"/>
    <w:rsid w:val="009C2896"/>
    <w:rsid w:val="00A37789"/>
    <w:rsid w:val="00A6076D"/>
    <w:rsid w:val="00A6308E"/>
    <w:rsid w:val="00B26BB5"/>
    <w:rsid w:val="00BA5CB2"/>
    <w:rsid w:val="00BB284B"/>
    <w:rsid w:val="00BF0622"/>
    <w:rsid w:val="00C05107"/>
    <w:rsid w:val="00D13E95"/>
    <w:rsid w:val="00D4206B"/>
    <w:rsid w:val="00D60B5C"/>
    <w:rsid w:val="00DA3006"/>
    <w:rsid w:val="00E1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F0B80"/>
  <w15:docId w15:val="{9FD6FF06-9ABA-46DC-A830-6762DC32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rsid w:val="000D195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Carlo Ghielmetti</cp:lastModifiedBy>
  <cp:revision>3</cp:revision>
  <dcterms:created xsi:type="dcterms:W3CDTF">2025-05-13T12:32:00Z</dcterms:created>
  <dcterms:modified xsi:type="dcterms:W3CDTF">2025-05-13T12:59:00Z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